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4D77B745" w:rsidR="00106D82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proofErr w:type="spellStart"/>
      <w:r>
        <w:rPr>
          <w:rFonts w:asciiTheme="minorHAnsi" w:hAnsiTheme="minorHAnsi" w:cstheme="minorHAnsi"/>
          <w:b/>
          <w:szCs w:val="19"/>
        </w:rPr>
        <w:t>Verejné</w:t>
      </w:r>
      <w:proofErr w:type="spellEnd"/>
      <w:r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D857D0" w:rsidRPr="00BE21B5" w14:paraId="4BF4F804" w14:textId="77777777" w:rsidTr="00893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14B74B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15C89B28" w14:textId="5D57FF15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D857D0" w:rsidRPr="00BE21B5" w14:paraId="1BA0384F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DB8AEC" w14:textId="664E262D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 w:rsidRPr="00D857D0"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 w:rsidRPr="00D857D0"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119" w:type="dxa"/>
          </w:tcPr>
          <w:p w14:paraId="746D2E90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4DB55CE" w14:textId="77777777" w:rsidR="00D857D0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C19AEB0" w14:textId="77777777" w:rsidR="00D857D0" w:rsidRPr="0016129C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6AF206AB" w14:textId="7BC1B4E9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D857D0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857D0">
        <w:rPr>
          <w:rFonts w:asciiTheme="minorHAnsi" w:hAnsiTheme="minorHAnsi" w:cstheme="minorHAnsi"/>
          <w:szCs w:val="19"/>
        </w:rPr>
        <w:t>zainteresovaná</w:t>
      </w:r>
      <w:proofErr w:type="spellEnd"/>
      <w:r w:rsidR="00D857D0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857D0">
        <w:rPr>
          <w:rFonts w:asciiTheme="minorHAnsi" w:hAnsiTheme="minorHAnsi" w:cstheme="minorHAnsi"/>
          <w:szCs w:val="19"/>
        </w:rPr>
        <w:t>osoba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857D0">
        <w:rPr>
          <w:rFonts w:asciiTheme="minorHAnsi" w:hAnsiTheme="minorHAnsi" w:cstheme="minorHAnsi"/>
          <w:szCs w:val="19"/>
        </w:rPr>
        <w:t>verejnom</w:t>
      </w:r>
      <w:proofErr w:type="spellEnd"/>
      <w:r w:rsidR="00D857D0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D857D0">
        <w:rPr>
          <w:rFonts w:asciiTheme="minorHAnsi" w:hAnsiTheme="minorHAnsi" w:cstheme="minorHAnsi"/>
          <w:szCs w:val="19"/>
        </w:rPr>
        <w:t>obstarávaní</w:t>
      </w:r>
      <w:proofErr w:type="spellEnd"/>
      <w:r w:rsidR="00D857D0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4D44A255" w:rsidR="00106D82" w:rsidDel="0016129C" w:rsidRDefault="00106D82" w:rsidP="00106D82">
      <w:pPr>
        <w:pStyle w:val="Bulletslevel1"/>
        <w:jc w:val="both"/>
        <w:rPr>
          <w:del w:id="0" w:author="Tomáš Viglaš" w:date="2016-10-28T13:49:00Z"/>
          <w:rFonts w:asciiTheme="minorHAnsi" w:hAnsiTheme="minorHAnsi" w:cstheme="minorHAnsi"/>
          <w:szCs w:val="19"/>
        </w:rPr>
      </w:pPr>
      <w:del w:id="1" w:author="Tomáš Viglaš" w:date="2016-10-28T13:49:00Z">
        <w:r w:rsidRPr="00BE21B5" w:rsidDel="0016129C">
          <w:rPr>
            <w:rFonts w:asciiTheme="minorHAnsi" w:hAnsiTheme="minorHAnsi" w:cstheme="minorHAnsi"/>
            <w:szCs w:val="19"/>
          </w:rPr>
          <w:delText>§ 46 zákona č. 292/2014 Z. z. o príspevku poskytovanom z európskych štrukturálnych a investičných fondov a o zmene a doplnení niektorých zákonov</w:delText>
        </w:r>
        <w:r w:rsidR="00D857D0" w:rsidDel="0016129C">
          <w:rPr>
            <w:rFonts w:asciiTheme="minorHAnsi" w:hAnsiTheme="minorHAnsi" w:cstheme="minorHAnsi"/>
            <w:szCs w:val="19"/>
          </w:rPr>
          <w:delText>,</w:delText>
        </w:r>
      </w:del>
    </w:p>
    <w:p w14:paraId="32ABC66C" w14:textId="5C1A1F63" w:rsidR="00D857D0" w:rsidRPr="00BE21B5" w:rsidRDefault="00D857D0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D857D0">
        <w:rPr>
          <w:rFonts w:asciiTheme="minorHAnsi" w:hAnsiTheme="minorHAnsi" w:cstheme="minorHAnsi"/>
          <w:szCs w:val="19"/>
          <w:lang w:val="en-US"/>
        </w:rPr>
        <w:t xml:space="preserve">§ 23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č. 343/2015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Z.z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. o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verejnom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obstarávaní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Pr="00D857D0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Pr="00D857D0">
        <w:rPr>
          <w:rFonts w:asciiTheme="minorHAnsi" w:hAnsiTheme="minorHAnsi" w:cstheme="minorHAnsi"/>
          <w:szCs w:val="19"/>
          <w:lang w:val="en-US"/>
        </w:rPr>
        <w:t xml:space="preserve"> o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v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znení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neskorších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D857D0">
        <w:rPr>
          <w:rFonts w:asciiTheme="minorHAnsi" w:hAnsiTheme="minorHAnsi" w:cstheme="minorHAnsi"/>
          <w:szCs w:val="19"/>
          <w:lang w:val="en-US"/>
        </w:rPr>
        <w:t>predpisov</w:t>
      </w:r>
      <w:proofErr w:type="spellEnd"/>
      <w:r w:rsidRPr="00D857D0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723A94FA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ins w:id="2" w:author="Tomáš Viglaš" w:date="2016-10-28T13:49:00Z"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Týmto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vyhlasujem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,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že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v 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prípade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proofErr w:type="gram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ak</w:t>
        </w:r>
        <w:proofErr w:type="spellEnd"/>
        <w:proofErr w:type="gram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podľa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mojich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vedomostí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/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vedomostí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verejného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obstarávateľa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, resp.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osoby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podľa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§ 8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zákona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o VO (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ktorý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predmetné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VO 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realizoval</w:t>
        </w:r>
        <w:proofErr w:type="spellEnd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)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nastane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v </w:t>
        </w:r>
        <w:proofErr w:type="spellStart"/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predmetnom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r w:rsidR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t>VO</w:t>
        </w:r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b/>
            <w:sz w:val="19"/>
            <w:szCs w:val="19"/>
            <w:lang w:val="en-US" w:eastAsia="en-US"/>
          </w:rPr>
          <w:t>konflikt</w:t>
        </w:r>
        <w:proofErr w:type="spellEnd"/>
        <w:r w:rsidR="0016129C" w:rsidRPr="00BE21B5">
          <w:rPr>
            <w:rFonts w:asciiTheme="minorHAnsi" w:hAnsiTheme="minorHAnsi" w:cstheme="minorHAnsi"/>
            <w:b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b/>
            <w:sz w:val="19"/>
            <w:szCs w:val="19"/>
            <w:lang w:val="en-US" w:eastAsia="en-US"/>
          </w:rPr>
          <w:t>záujmov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,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budem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o 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uvedenej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skutočnosti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bezodkladne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písomne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informovať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 xml:space="preserve"> </w:t>
        </w:r>
        <w:proofErr w:type="spellStart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poskytovateľa</w:t>
        </w:r>
        <w:proofErr w:type="spellEnd"/>
        <w:r w:rsidR="0016129C" w:rsidRPr="00BE21B5">
          <w:rPr>
            <w:rFonts w:asciiTheme="minorHAnsi" w:hAnsiTheme="minorHAnsi" w:cstheme="minorHAnsi"/>
            <w:sz w:val="19"/>
            <w:szCs w:val="19"/>
            <w:lang w:val="en-US" w:eastAsia="en-US"/>
          </w:rPr>
          <w:t>.</w:t>
        </w:r>
      </w:ins>
      <w:del w:id="3" w:author="Tomáš Viglaš" w:date="2016-10-28T13:49:00Z">
        <w:r w:rsidRPr="00BE21B5" w:rsidDel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delText xml:space="preserve">Týmto vyhlasujem, že v prípade ak podľa mojich vedomostí/vedomostí prijímateľa nastane v danom projekte </w:delText>
        </w:r>
        <w:r w:rsidRPr="00BE21B5" w:rsidDel="0016129C">
          <w:rPr>
            <w:rFonts w:asciiTheme="minorHAnsi" w:hAnsiTheme="minorHAnsi" w:cstheme="minorHAnsi"/>
            <w:b/>
            <w:sz w:val="19"/>
            <w:szCs w:val="19"/>
            <w:lang w:val="en-US" w:eastAsia="en-US"/>
          </w:rPr>
          <w:delText>konflikt záujmov</w:delText>
        </w:r>
        <w:r w:rsidRPr="00BE21B5" w:rsidDel="0016129C">
          <w:rPr>
            <w:rFonts w:asciiTheme="minorHAnsi" w:hAnsiTheme="minorHAnsi" w:cstheme="minorHAnsi"/>
            <w:sz w:val="19"/>
            <w:szCs w:val="19"/>
            <w:lang w:val="en-US" w:eastAsia="en-US"/>
          </w:rPr>
          <w:delText xml:space="preserve">, budem o uvedenej skutočnosti bezodkladne písomne informovať poskytovateľa. </w:delText>
        </w:r>
      </w:del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15023536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del w:id="4" w:author="Tomáš Viglaš" w:date="2016-10-28T13:50:00Z">
        <w:r w:rsidR="00BE21B5" w:rsidDel="0016129C">
          <w:rPr>
            <w:rFonts w:asciiTheme="minorHAnsi" w:hAnsiTheme="minorHAnsi" w:cstheme="minorHAnsi"/>
            <w:szCs w:val="19"/>
          </w:rPr>
          <w:delText>p</w:delText>
        </w:r>
        <w:r w:rsidRPr="00BE21B5" w:rsidDel="0016129C">
          <w:rPr>
            <w:rFonts w:asciiTheme="minorHAnsi" w:hAnsiTheme="minorHAnsi" w:cstheme="minorHAnsi"/>
            <w:szCs w:val="19"/>
          </w:rPr>
          <w:delText>rijímateľa,</w:delText>
        </w:r>
      </w:del>
      <w:proofErr w:type="spellStart"/>
      <w:ins w:id="5" w:author="Tomáš Viglaš" w:date="2016-10-28T13:50:00Z">
        <w:r w:rsidR="0016129C">
          <w:rPr>
            <w:rFonts w:asciiTheme="minorHAnsi" w:hAnsiTheme="minorHAnsi" w:cstheme="minorHAnsi"/>
            <w:szCs w:val="19"/>
          </w:rPr>
          <w:t>verejné</w:t>
        </w:r>
        <w:proofErr w:type="spellEnd"/>
        <w:r w:rsidR="0016129C">
          <w:rPr>
            <w:rFonts w:asciiTheme="minorHAnsi" w:hAnsiTheme="minorHAnsi" w:cstheme="minorHAnsi"/>
            <w:szCs w:val="19"/>
          </w:rPr>
          <w:t xml:space="preserve"> </w:t>
        </w:r>
        <w:proofErr w:type="spellStart"/>
        <w:r w:rsidR="0016129C">
          <w:rPr>
            <w:rFonts w:asciiTheme="minorHAnsi" w:hAnsiTheme="minorHAnsi" w:cstheme="minorHAnsi"/>
            <w:szCs w:val="19"/>
          </w:rPr>
          <w:t>obstarávanie</w:t>
        </w:r>
        <w:proofErr w:type="spellEnd"/>
        <w:r w:rsidR="0016129C">
          <w:rPr>
            <w:rFonts w:asciiTheme="minorHAnsi" w:hAnsiTheme="minorHAnsi" w:cstheme="minorHAnsi"/>
            <w:szCs w:val="19"/>
          </w:rPr>
          <w:t>,</w:t>
        </w:r>
      </w:ins>
      <w:r w:rsidRPr="00BE21B5">
        <w:rPr>
          <w:rFonts w:asciiTheme="minorHAnsi" w:hAnsiTheme="minorHAnsi" w:cstheme="minorHAnsi"/>
          <w:szCs w:val="19"/>
        </w:rPr>
        <w:t xml:space="preserve">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ECFCC06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44D2D9EC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D857D0" w14:paraId="535C0041" w14:textId="77777777" w:rsidTr="00D857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28A9DA" w:themeFill="accent4" w:themeFillShade="BF"/>
          </w:tcPr>
          <w:p w14:paraId="67FF011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28A9DA" w:themeFill="accent4" w:themeFillShade="BF"/>
            <w:vAlign w:val="center"/>
          </w:tcPr>
          <w:p w14:paraId="3CDA68DD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28A9DA" w:themeFill="accent4" w:themeFillShade="BF"/>
          </w:tcPr>
          <w:p w14:paraId="21F5AA06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28A9DA" w:themeFill="accent4" w:themeFillShade="BF"/>
          </w:tcPr>
          <w:p w14:paraId="68886372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D857D0" w14:paraId="2A528BB8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2906A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AEADAF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EDF393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4A35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91613A1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C6CA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47840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A1E72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2D836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4B71C8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BD6D5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E6DB74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21D934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3A8259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FDA1F2A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CF091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9C963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63B942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6B02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7B68054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A543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1AE9B0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7E207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5BB0C65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0850932E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65E63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33E96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33149C1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8B4BA0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7BDAE4E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2B04E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B671C4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DB4C94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6B9986F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1612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BA381" w14:textId="77777777" w:rsidR="00B602AA" w:rsidRDefault="00B602AA">
      <w:r>
        <w:separator/>
      </w:r>
    </w:p>
    <w:p w14:paraId="535C4B40" w14:textId="77777777" w:rsidR="00B602AA" w:rsidRDefault="00B602AA"/>
  </w:endnote>
  <w:endnote w:type="continuationSeparator" w:id="0">
    <w:p w14:paraId="56AA47CC" w14:textId="77777777" w:rsidR="00B602AA" w:rsidRDefault="00B602AA">
      <w:r>
        <w:continuationSeparator/>
      </w:r>
    </w:p>
    <w:p w14:paraId="5D91408A" w14:textId="77777777" w:rsidR="00B602AA" w:rsidRDefault="00B602AA"/>
  </w:endnote>
  <w:endnote w:type="continuationNotice" w:id="1">
    <w:p w14:paraId="63EC0AAB" w14:textId="77777777" w:rsidR="00B602AA" w:rsidRDefault="00B60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63E01" w14:textId="77777777" w:rsidR="00FD774C" w:rsidRDefault="00FD774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E8CB" w14:textId="15E9B305" w:rsidR="0097650F" w:rsidRDefault="0097650F" w:rsidP="0097650F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1D18CCD4" w14:textId="77777777" w:rsidR="0097650F" w:rsidRDefault="0097650F" w:rsidP="0097650F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9 – </w:t>
        </w:r>
        <w:proofErr w:type="spellStart"/>
        <w:r w:rsidRPr="0097650F">
          <w:rPr>
            <w:rFonts w:cs="Arial"/>
            <w:szCs w:val="16"/>
          </w:rPr>
          <w:t>Čestné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vyhlásenie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prijímateľa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týkajúce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sa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konfliktu</w:t>
        </w:r>
        <w:proofErr w:type="spellEnd"/>
        <w:r w:rsidRPr="0097650F">
          <w:rPr>
            <w:rFonts w:cs="Arial"/>
            <w:szCs w:val="16"/>
          </w:rPr>
          <w:t xml:space="preserve"> </w:t>
        </w:r>
        <w:proofErr w:type="spellStart"/>
        <w:r w:rsidRPr="0097650F">
          <w:rPr>
            <w:rFonts w:cs="Arial"/>
            <w:szCs w:val="16"/>
          </w:rPr>
          <w:t>záujmov</w:t>
        </w:r>
        <w:proofErr w:type="spellEnd"/>
      </w:p>
      <w:p w14:paraId="57E8C206" w14:textId="5B76A8F3" w:rsidR="006D04C5" w:rsidRDefault="006D04C5" w:rsidP="0097650F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7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8F5D2" w14:textId="77777777" w:rsidR="00FD774C" w:rsidRDefault="00FD77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54D23" w14:textId="77777777" w:rsidR="00B602AA" w:rsidRDefault="00B602AA">
      <w:r>
        <w:separator/>
      </w:r>
    </w:p>
    <w:p w14:paraId="305D3227" w14:textId="77777777" w:rsidR="00B602AA" w:rsidRDefault="00B602AA"/>
  </w:footnote>
  <w:footnote w:type="continuationSeparator" w:id="0">
    <w:p w14:paraId="48EA71F9" w14:textId="77777777" w:rsidR="00B602AA" w:rsidRDefault="00B602AA">
      <w:r>
        <w:continuationSeparator/>
      </w:r>
    </w:p>
    <w:p w14:paraId="652331E7" w14:textId="77777777" w:rsidR="00B602AA" w:rsidRDefault="00B602AA"/>
  </w:footnote>
  <w:footnote w:type="continuationNotice" w:id="1">
    <w:p w14:paraId="7BA6C3B6" w14:textId="77777777" w:rsidR="00B602AA" w:rsidRDefault="00B602AA"/>
  </w:footnote>
  <w:footnote w:id="2">
    <w:p w14:paraId="178D5169" w14:textId="77777777" w:rsidR="00D857D0" w:rsidRPr="004F2F27" w:rsidRDefault="00D857D0" w:rsidP="00D857D0">
      <w:pPr>
        <w:pStyle w:val="Textpoznmkypodiarou"/>
        <w:rPr>
          <w:ins w:id="6" w:author="Andrea Bergmannová" w:date="2016-04-20T16:00:00Z"/>
          <w:lang w:val="sk-SK"/>
        </w:rPr>
      </w:pPr>
      <w:ins w:id="7" w:author="Andrea Bergmannová" w:date="2016-04-20T16:00:00Z">
        <w:r>
          <w:rPr>
            <w:rStyle w:val="Odkaznapoznmkupodiarou"/>
          </w:rPr>
          <w:footnoteRef/>
        </w:r>
        <w:r>
          <w:t xml:space="preserve"> </w:t>
        </w:r>
        <w:proofErr w:type="spellStart"/>
        <w:r>
          <w:t>Podpíše</w:t>
        </w:r>
        <w:proofErr w:type="spellEnd"/>
        <w:r>
          <w:t xml:space="preserve"> </w:t>
        </w:r>
        <w:proofErr w:type="spellStart"/>
        <w:r>
          <w:t>každá</w:t>
        </w:r>
        <w:proofErr w:type="spellEnd"/>
        <w:r>
          <w:t xml:space="preserve"> </w:t>
        </w:r>
        <w:proofErr w:type="spellStart"/>
        <w:r>
          <w:t>osoba</w:t>
        </w:r>
        <w:proofErr w:type="spellEnd"/>
        <w:r>
          <w:t xml:space="preserve"> </w:t>
        </w:r>
        <w:proofErr w:type="spellStart"/>
        <w:r>
          <w:t>zapojená</w:t>
        </w:r>
        <w:proofErr w:type="spellEnd"/>
        <w:r w:rsidRPr="004F2F27">
          <w:t xml:space="preserve"> do </w:t>
        </w:r>
        <w:proofErr w:type="spellStart"/>
        <w:r w:rsidRPr="004F2F27">
          <w:t>niektorej</w:t>
        </w:r>
        <w:proofErr w:type="spellEnd"/>
        <w:r w:rsidRPr="004F2F27">
          <w:t xml:space="preserve"> </w:t>
        </w:r>
        <w:proofErr w:type="spellStart"/>
        <w:r w:rsidRPr="004F2F27">
          <w:t>etapy</w:t>
        </w:r>
        <w:proofErr w:type="spellEnd"/>
        <w:r w:rsidRPr="004F2F27">
          <w:t xml:space="preserve"> </w:t>
        </w:r>
        <w:proofErr w:type="spellStart"/>
        <w:r w:rsidRPr="004F2F27">
          <w:t>postupov</w:t>
        </w:r>
        <w:proofErr w:type="spellEnd"/>
        <w:r w:rsidRPr="004F2F27">
          <w:t xml:space="preserve"> </w:t>
        </w:r>
        <w:proofErr w:type="spellStart"/>
        <w:r w:rsidRPr="004F2F27">
          <w:t>verejného</w:t>
        </w:r>
        <w:proofErr w:type="spellEnd"/>
        <w:r w:rsidRPr="004F2F27">
          <w:t xml:space="preserve"> </w:t>
        </w:r>
        <w:proofErr w:type="spellStart"/>
        <w:r w:rsidRPr="004F2F27">
          <w:t>obstarávania</w:t>
        </w:r>
        <w:proofErr w:type="spellEnd"/>
        <w:r w:rsidRPr="004F2F27">
          <w:t xml:space="preserve"> (</w:t>
        </w:r>
        <w:proofErr w:type="spellStart"/>
        <w:r w:rsidRPr="004F2F27">
          <w:t>príprava</w:t>
        </w:r>
        <w:proofErr w:type="spellEnd"/>
        <w:r w:rsidRPr="004F2F27">
          <w:t xml:space="preserve">, </w:t>
        </w:r>
        <w:proofErr w:type="spellStart"/>
        <w:r w:rsidRPr="004F2F27">
          <w:t>vypracovanie</w:t>
        </w:r>
        <w:proofErr w:type="spellEnd"/>
        <w:r w:rsidRPr="004F2F27">
          <w:t xml:space="preserve">, </w:t>
        </w:r>
        <w:proofErr w:type="spellStart"/>
        <w:r w:rsidRPr="004F2F27">
          <w:t>vykonáva</w:t>
        </w:r>
        <w:r>
          <w:t>nie</w:t>
        </w:r>
        <w:proofErr w:type="spellEnd"/>
        <w:r>
          <w:t xml:space="preserve"> </w:t>
        </w:r>
        <w:proofErr w:type="spellStart"/>
        <w:r>
          <w:t>alebo</w:t>
        </w:r>
        <w:proofErr w:type="spellEnd"/>
        <w:r>
          <w:t xml:space="preserve"> </w:t>
        </w:r>
        <w:proofErr w:type="spellStart"/>
        <w:r>
          <w:t>ukončenie</w:t>
        </w:r>
        <w:proofErr w:type="spellEnd"/>
        <w:r>
          <w:t xml:space="preserve">), </w:t>
        </w:r>
        <w:proofErr w:type="spellStart"/>
        <w:r>
          <w:t>alebo</w:t>
        </w:r>
        <w:proofErr w:type="spellEnd"/>
        <w:r>
          <w:t xml:space="preserve"> </w:t>
        </w:r>
        <w:proofErr w:type="spellStart"/>
        <w:r>
          <w:t>osoba</w:t>
        </w:r>
        <w:proofErr w:type="spellEnd"/>
        <w:r w:rsidRPr="004F2F27">
          <w:t xml:space="preserve"> </w:t>
        </w:r>
        <w:proofErr w:type="spellStart"/>
        <w:r w:rsidRPr="004F2F27">
          <w:t>ktorá</w:t>
        </w:r>
        <w:proofErr w:type="spellEnd"/>
        <w:r w:rsidRPr="004F2F27">
          <w:t xml:space="preserve"> </w:t>
        </w:r>
        <w:proofErr w:type="spellStart"/>
        <w:r w:rsidRPr="004F2F27">
          <w:t>má</w:t>
        </w:r>
        <w:proofErr w:type="spellEnd"/>
        <w:r w:rsidRPr="004F2F27">
          <w:t xml:space="preserve"> k </w:t>
        </w:r>
        <w:proofErr w:type="spellStart"/>
        <w:r w:rsidRPr="004F2F27">
          <w:t>danej</w:t>
        </w:r>
        <w:proofErr w:type="spellEnd"/>
        <w:r w:rsidRPr="004F2F27">
          <w:t xml:space="preserve"> </w:t>
        </w:r>
        <w:proofErr w:type="spellStart"/>
        <w:r w:rsidRPr="004F2F27">
          <w:t>etape</w:t>
        </w:r>
        <w:proofErr w:type="spellEnd"/>
        <w:r w:rsidRPr="004F2F27">
          <w:t xml:space="preserve"> </w:t>
        </w:r>
        <w:proofErr w:type="spellStart"/>
        <w:r w:rsidRPr="004F2F27">
          <w:t>prístup</w:t>
        </w:r>
        <w:proofErr w:type="spellEnd"/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E0B1F" w14:textId="77777777" w:rsidR="00FD774C" w:rsidRDefault="00FD77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29C538F6" w:rsidR="006D04C5" w:rsidRPr="00624DC2" w:rsidRDefault="00FD774C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0E26FC07" wp14:editId="3D9EAD81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8" w:name="_GoBack"/>
    <w:bookmarkEnd w:id="8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A4CD" w14:textId="77777777" w:rsidR="00FD774C" w:rsidRDefault="00FD77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70F"/>
    <w:rsid w:val="00150D9C"/>
    <w:rsid w:val="00152955"/>
    <w:rsid w:val="001542F8"/>
    <w:rsid w:val="0015682D"/>
    <w:rsid w:val="001575D7"/>
    <w:rsid w:val="001578B3"/>
    <w:rsid w:val="001605D9"/>
    <w:rsid w:val="0016129C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6F8E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DAB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720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27B6F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650F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2AA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7D0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5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74C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6329-AFC5-4047-8492-D2E06552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80D1D5-EF20-47DC-AB52-E0D89874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2015-06-03T12:52:00Z</dcterms:created>
  <dcterms:modified xsi:type="dcterms:W3CDTF">2016-11-02T14:47:00Z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